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570" w:rsidRPr="005A752B" w:rsidRDefault="00565570" w:rsidP="00256DA8">
      <w:pPr>
        <w:jc w:val="both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565570" w:rsidRPr="005A752B" w:rsidRDefault="00325D75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4"/>
          <w:szCs w:val="24"/>
        </w:rPr>
      </w:pPr>
      <w:r w:rsidRPr="005A752B">
        <w:rPr>
          <w:rFonts w:ascii="Arial" w:hAnsi="Arial" w:cs="Arial"/>
          <w:b/>
          <w:sz w:val="20"/>
          <w:szCs w:val="20"/>
        </w:rPr>
        <w:tab/>
      </w:r>
      <w:r w:rsidR="00565570" w:rsidRPr="005A752B">
        <w:rPr>
          <w:rFonts w:ascii="Arial" w:hAnsi="Arial" w:cs="Arial"/>
          <w:b/>
          <w:bCs/>
          <w:sz w:val="24"/>
          <w:szCs w:val="24"/>
        </w:rPr>
        <w:t>Zoznam subdodávateľov a podiel subdodávok  </w:t>
      </w:r>
    </w:p>
    <w:p w:rsidR="00CA280A" w:rsidRPr="005A752B" w:rsidRDefault="00CA280A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0"/>
          <w:szCs w:val="20"/>
        </w:rPr>
      </w:pPr>
    </w:p>
    <w:p w:rsidR="00CA280A" w:rsidRPr="005A752B" w:rsidRDefault="00CA280A" w:rsidP="00CA280A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bookmarkStart w:id="1" w:name="_Hlk86059457"/>
      <w:r w:rsidRPr="005A752B">
        <w:rPr>
          <w:rFonts w:ascii="Arial" w:hAnsi="Arial" w:cs="Arial"/>
          <w:bCs/>
          <w:noProof/>
          <w:sz w:val="20"/>
          <w:szCs w:val="20"/>
        </w:rPr>
        <w:t>Uchádzač pri využití subdodávateľov pre účely predkladania ponuky postupuje podľa bodu 16.1</w:t>
      </w:r>
      <w:r w:rsidR="002E4E23">
        <w:rPr>
          <w:rFonts w:ascii="Arial" w:hAnsi="Arial" w:cs="Arial"/>
          <w:bCs/>
          <w:noProof/>
          <w:sz w:val="20"/>
          <w:szCs w:val="20"/>
        </w:rPr>
        <w:t>2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35585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>úťažných podkladov v súlade s § 41 ods. 1 písm. a) zákona o verejnom obstarávaní.</w:t>
      </w:r>
    </w:p>
    <w:p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zmluvy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v rámci poskytnutia riadnej súčinnosti postupuje podľa bodu 3</w:t>
      </w:r>
      <w:r w:rsidR="00D13B05" w:rsidRPr="005A752B">
        <w:rPr>
          <w:rFonts w:ascii="Arial" w:hAnsi="Arial" w:cs="Arial"/>
          <w:bCs/>
          <w:noProof/>
          <w:sz w:val="20"/>
          <w:szCs w:val="20"/>
        </w:rPr>
        <w:t>0</w:t>
      </w:r>
      <w:r w:rsidR="002E4E23">
        <w:rPr>
          <w:rFonts w:ascii="Arial" w:hAnsi="Arial" w:cs="Arial"/>
          <w:bCs/>
          <w:noProof/>
          <w:sz w:val="20"/>
          <w:szCs w:val="20"/>
        </w:rPr>
        <w:t>.10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úťažných podkladov v súlade s § 41 ods. 3 zákona o verejnom obstarávaní.  </w:t>
      </w:r>
    </w:p>
    <w:p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>V súlade s § 41 ods. 6 zákona o verejnom obstarávaní verejný obstarávateľ nevyžaduje od uchádzačov údaje o osobe oprávnenej konať za subdodávateľov – dodávateľov tovaru</w:t>
      </w:r>
      <w:r w:rsidR="00DE7ED1">
        <w:rPr>
          <w:rFonts w:ascii="Arial" w:hAnsi="Arial" w:cs="Arial"/>
          <w:bCs/>
          <w:noProof/>
          <w:sz w:val="20"/>
          <w:szCs w:val="20"/>
        </w:rPr>
        <w:t>.</w:t>
      </w:r>
      <w:r w:rsidRPr="005A752B" w:rsidDel="00BE46B6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</w:p>
    <w:bookmarkEnd w:id="1"/>
    <w:p w:rsidR="00D13B05" w:rsidRPr="005A752B" w:rsidRDefault="00D13B05" w:rsidP="00DE7ED1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tblpX="279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1417"/>
        <w:gridCol w:w="1418"/>
        <w:gridCol w:w="1563"/>
      </w:tblGrid>
      <w:tr w:rsidR="00CA280A" w:rsidRPr="005A752B" w:rsidTr="00D13B05"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p. č.</w:t>
            </w:r>
          </w:p>
        </w:tc>
        <w:tc>
          <w:tcPr>
            <w:tcW w:w="2126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Subdodávateľ </w:t>
            </w: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(obchodné meno/názov, sídlo/miesto podnikania, IČO, zápis do príslušného registra)</w:t>
            </w:r>
          </w:p>
        </w:tc>
        <w:tc>
          <w:tcPr>
            <w:tcW w:w="2127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Údaje o osobe oprávnenej konať za subdodávateľa</w:t>
            </w: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(meno a priezvisko, adresa pobytu, dátum narodenia)</w:t>
            </w:r>
          </w:p>
        </w:tc>
        <w:tc>
          <w:tcPr>
            <w:tcW w:w="1417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</w:p>
        </w:tc>
        <w:tc>
          <w:tcPr>
            <w:tcW w:w="1418" w:type="dxa"/>
            <w:vAlign w:val="center"/>
          </w:tcPr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v  %*</w:t>
            </w:r>
          </w:p>
        </w:tc>
        <w:tc>
          <w:tcPr>
            <w:tcW w:w="1563" w:type="dxa"/>
            <w:vAlign w:val="center"/>
          </w:tcPr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Euro 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s DPH**</w:t>
            </w:r>
          </w:p>
        </w:tc>
      </w:tr>
      <w:tr w:rsidR="00CA280A" w:rsidRPr="005A752B" w:rsidTr="00D13B05">
        <w:trPr>
          <w:trHeight w:val="628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:rsidTr="00D13B05">
        <w:trPr>
          <w:trHeight w:val="716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86059445"/>
            <w:r w:rsidRPr="005A752B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2"/>
      <w:tr w:rsidR="00CA280A" w:rsidRPr="005A752B" w:rsidTr="00D13B05">
        <w:trPr>
          <w:trHeight w:val="564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:rsidTr="00D13B05">
        <w:trPr>
          <w:trHeight w:val="564"/>
        </w:trPr>
        <w:tc>
          <w:tcPr>
            <w:tcW w:w="4957" w:type="dxa"/>
            <w:gridSpan w:val="3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Súhrn % podielu subdodávok</w:t>
            </w: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CA280A" w:rsidRPr="005A752B" w:rsidRDefault="00CA280A" w:rsidP="00CA280A">
      <w:pPr>
        <w:tabs>
          <w:tab w:val="num" w:pos="-720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sk-SK"/>
        </w:rPr>
      </w:pP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>V .................................. dňa ...............</w:t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  <w:t xml:space="preserve">      </w:t>
      </w: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 xml:space="preserve">          </w:t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4F7E5C" w:rsidRPr="005A752B" w:rsidRDefault="004F7E5C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280A" w:rsidRPr="005A752B" w:rsidTr="00817CB7">
        <w:tc>
          <w:tcPr>
            <w:tcW w:w="3402" w:type="dxa"/>
          </w:tcPr>
          <w:p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5660" w:type="dxa"/>
          </w:tcPr>
          <w:p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..........................................................</w:t>
            </w:r>
          </w:p>
          <w:p w:rsidR="00CA280A" w:rsidRPr="005A752B" w:rsidRDefault="00CA280A" w:rsidP="00CA280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:rsidR="004F7E5C" w:rsidRPr="005A752B" w:rsidRDefault="004F7E5C" w:rsidP="00CA28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</w:tr>
    </w:tbl>
    <w:p w:rsidR="00565570" w:rsidRPr="005A752B" w:rsidRDefault="00565570" w:rsidP="00CA280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A752B">
        <w:rPr>
          <w:rFonts w:ascii="Arial" w:hAnsi="Arial" w:cs="Arial"/>
          <w:sz w:val="20"/>
          <w:szCs w:val="20"/>
        </w:rPr>
        <w:tab/>
      </w:r>
      <w:r w:rsidRPr="005A752B">
        <w:rPr>
          <w:rFonts w:ascii="Arial" w:hAnsi="Arial" w:cs="Arial"/>
          <w:sz w:val="20"/>
          <w:szCs w:val="20"/>
        </w:rPr>
        <w:tab/>
        <w:t xml:space="preserve">                </w:t>
      </w:r>
    </w:p>
    <w:p w:rsidR="00001251" w:rsidRPr="005A752B" w:rsidRDefault="006E0CDE" w:rsidP="004F7E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uchádzač zodpovedá za správne uvedený podiel zmluvnej hodnoty 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</w:t>
      </w:r>
      <w:r w:rsidR="00780258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,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resp. v E</w:t>
      </w:r>
      <w:r w:rsidR="00320055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UR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s DPH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CA280A" w:rsidRPr="005A752B">
        <w:rPr>
          <w:rFonts w:ascii="Arial" w:hAnsi="Arial" w:cs="Arial"/>
          <w:sz w:val="20"/>
          <w:szCs w:val="20"/>
        </w:rPr>
        <w:tab/>
      </w:r>
    </w:p>
    <w:sectPr w:rsidR="00001251" w:rsidRPr="005A752B" w:rsidSect="009B6E9E">
      <w:headerReference w:type="default" r:id="rId7"/>
      <w:footerReference w:type="default" r:id="rId8"/>
      <w:pgSz w:w="11906" w:h="16838"/>
      <w:pgMar w:top="851" w:right="849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B56" w:rsidRDefault="00CC4B56" w:rsidP="00565570">
      <w:pPr>
        <w:spacing w:after="0" w:line="240" w:lineRule="auto"/>
      </w:pPr>
      <w:r>
        <w:separator/>
      </w:r>
    </w:p>
  </w:endnote>
  <w:endnote w:type="continuationSeparator" w:id="0">
    <w:p w:rsidR="00CC4B56" w:rsidRDefault="00CC4B56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230413"/>
      <w:docPartObj>
        <w:docPartGallery w:val="Page Numbers (Bottom of Page)"/>
        <w:docPartUnique/>
      </w:docPartObj>
    </w:sdtPr>
    <w:sdtEndPr/>
    <w:sdtContent>
      <w:p w:rsidR="00CA280A" w:rsidRDefault="00CA280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486">
          <w:rPr>
            <w:noProof/>
          </w:rPr>
          <w:t>1</w:t>
        </w:r>
        <w:r>
          <w:fldChar w:fldCharType="end"/>
        </w:r>
      </w:p>
    </w:sdtContent>
  </w:sdt>
  <w:p w:rsidR="00CA280A" w:rsidRDefault="00CA28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B56" w:rsidRDefault="00CC4B56" w:rsidP="00565570">
      <w:pPr>
        <w:spacing w:after="0" w:line="240" w:lineRule="auto"/>
      </w:pPr>
      <w:r>
        <w:separator/>
      </w:r>
    </w:p>
  </w:footnote>
  <w:footnote w:type="continuationSeparator" w:id="0">
    <w:p w:rsidR="00CC4B56" w:rsidRDefault="00CC4B56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F14" w:rsidRDefault="00490F14" w:rsidP="00490F14">
    <w:pPr>
      <w:pStyle w:val="Hlavika"/>
      <w:tabs>
        <w:tab w:val="clear" w:pos="9072"/>
        <w:tab w:val="left" w:pos="6804"/>
        <w:tab w:val="left" w:pos="7088"/>
      </w:tabs>
      <w:ind w:left="-142" w:right="2380"/>
      <w:jc w:val="both"/>
      <w:rPr>
        <w:sz w:val="18"/>
        <w:szCs w:val="18"/>
      </w:rPr>
    </w:pPr>
    <w:r w:rsidRPr="00C6255B">
      <w:rPr>
        <w:sz w:val="18"/>
        <w:szCs w:val="18"/>
      </w:rPr>
      <w:t xml:space="preserve">Vypracovanie dokumentácie stavebného zámeru (DSZ), </w:t>
    </w:r>
    <w:del w:id="3" w:author="Autor">
      <w:r w:rsidRPr="00C6255B" w:rsidDel="00456A5A">
        <w:rPr>
          <w:sz w:val="18"/>
          <w:szCs w:val="18"/>
        </w:rPr>
        <w:delText xml:space="preserve">dokumentácie </w:delText>
      </w:r>
      <w:r w:rsidDel="00DD2E70">
        <w:rPr>
          <w:sz w:val="18"/>
          <w:szCs w:val="18"/>
        </w:rPr>
        <w:delText>na stavebné povolenie</w:delText>
      </w:r>
    </w:del>
    <w:ins w:id="4" w:author="Autor">
      <w:r w:rsidR="00DD2E70">
        <w:rPr>
          <w:sz w:val="18"/>
          <w:szCs w:val="18"/>
        </w:rPr>
        <w:t>Projekt</w:t>
      </w:r>
      <w:r w:rsidR="008576F8">
        <w:rPr>
          <w:sz w:val="18"/>
          <w:szCs w:val="18"/>
        </w:rPr>
        <w:t>u</w:t>
      </w:r>
      <w:r w:rsidR="00DD2E70">
        <w:rPr>
          <w:sz w:val="18"/>
          <w:szCs w:val="18"/>
        </w:rPr>
        <w:t xml:space="preserve"> stavby</w:t>
      </w:r>
    </w:ins>
    <w:r>
      <w:rPr>
        <w:sz w:val="18"/>
        <w:szCs w:val="18"/>
      </w:rPr>
      <w:t xml:space="preserve"> (</w:t>
    </w:r>
    <w:del w:id="5" w:author="Autor">
      <w:r w:rsidDel="00DD2E70">
        <w:rPr>
          <w:sz w:val="18"/>
          <w:szCs w:val="18"/>
        </w:rPr>
        <w:delText>DS</w:delText>
      </w:r>
    </w:del>
    <w:r>
      <w:rPr>
        <w:sz w:val="18"/>
        <w:szCs w:val="18"/>
      </w:rPr>
      <w:t>P</w:t>
    </w:r>
    <w:ins w:id="6" w:author="Autor">
      <w:r w:rsidR="00DD2E70">
        <w:rPr>
          <w:sz w:val="18"/>
          <w:szCs w:val="18"/>
        </w:rPr>
        <w:t>S</w:t>
      </w:r>
    </w:ins>
    <w:r>
      <w:rPr>
        <w:sz w:val="18"/>
        <w:szCs w:val="18"/>
      </w:rPr>
      <w:t>),  O</w:t>
    </w:r>
    <w:r w:rsidRPr="00C6255B">
      <w:rPr>
        <w:sz w:val="18"/>
        <w:szCs w:val="18"/>
      </w:rPr>
      <w:t>známenia o zmene navrhov</w:t>
    </w:r>
    <w:r>
      <w:rPr>
        <w:sz w:val="18"/>
        <w:szCs w:val="18"/>
      </w:rPr>
      <w:t xml:space="preserve">anej činnosti 8a </w:t>
    </w:r>
    <w:del w:id="7" w:author="Autor">
      <w:r w:rsidDel="00DD2E70">
        <w:rPr>
          <w:sz w:val="18"/>
          <w:szCs w:val="18"/>
        </w:rPr>
        <w:delText xml:space="preserve">po vypracovaní DSP </w:delText>
      </w:r>
    </w:del>
    <w:r>
      <w:rPr>
        <w:sz w:val="18"/>
        <w:szCs w:val="18"/>
      </w:rPr>
      <w:t>(Oznámenia 8a</w:t>
    </w:r>
    <w:r w:rsidRPr="00C6255B">
      <w:rPr>
        <w:sz w:val="18"/>
        <w:szCs w:val="18"/>
      </w:rPr>
      <w:t xml:space="preserve">) </w:t>
    </w:r>
    <w:r w:rsidRPr="0094013D">
      <w:rPr>
        <w:sz w:val="18"/>
        <w:szCs w:val="18"/>
      </w:rPr>
      <w:t>a auditu bezpečnosti pozemnej komunikácie stavby</w:t>
    </w:r>
  </w:p>
  <w:p w:rsidR="00A13113" w:rsidRPr="00490F14" w:rsidRDefault="00490F14" w:rsidP="00490F14">
    <w:pPr>
      <w:pStyle w:val="Hlavika"/>
      <w:tabs>
        <w:tab w:val="left" w:pos="7655"/>
      </w:tabs>
      <w:spacing w:after="0" w:line="240" w:lineRule="auto"/>
      <w:ind w:hanging="142"/>
      <w:rPr>
        <w:rFonts w:ascii="Arial" w:hAnsi="Arial" w:cs="Arial"/>
        <w:noProof/>
        <w:sz w:val="18"/>
        <w:szCs w:val="18"/>
        <w:lang w:eastAsia="sk-SK"/>
      </w:rPr>
    </w:pPr>
    <w:r w:rsidRPr="00490F14">
      <w:t>Diaľnica D2 križovatka Bratislava - Čunovo</w:t>
    </w:r>
    <w:r w:rsidR="00CC26FF" w:rsidRPr="00CC26FF">
      <w:rPr>
        <w:rFonts w:ascii="Arial" w:hAnsi="Arial" w:cs="Arial"/>
        <w:noProof/>
        <w:sz w:val="18"/>
        <w:szCs w:val="18"/>
        <w:lang w:eastAsia="sk-SK"/>
      </w:rPr>
      <w:t xml:space="preserve">  </w:t>
    </w:r>
    <w:r w:rsidR="00CC26FF" w:rsidRPr="00CC26FF">
      <w:rPr>
        <w:rFonts w:ascii="Arial" w:hAnsi="Arial" w:cs="Arial"/>
        <w:noProof/>
        <w:sz w:val="18"/>
        <w:szCs w:val="18"/>
        <w:lang w:eastAsia="sk-SK"/>
      </w:rPr>
      <w:tab/>
    </w:r>
    <w:r>
      <w:rPr>
        <w:rFonts w:ascii="Arial" w:hAnsi="Arial" w:cs="Arial"/>
        <w:noProof/>
        <w:sz w:val="18"/>
        <w:szCs w:val="18"/>
        <w:lang w:eastAsia="sk-SK"/>
      </w:rPr>
      <w:t xml:space="preserve">                                                                                  </w:t>
    </w:r>
    <w:r w:rsidR="00CC26FF" w:rsidRPr="00CC26FF">
      <w:rPr>
        <w:rFonts w:ascii="Arial" w:hAnsi="Arial" w:cs="Arial"/>
        <w:noProof/>
        <w:sz w:val="18"/>
        <w:szCs w:val="18"/>
        <w:lang w:eastAsia="sk-SK"/>
      </w:rPr>
      <w:t>Príloha č. 3 k časti A.1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70"/>
    <w:rsid w:val="00001251"/>
    <w:rsid w:val="00014124"/>
    <w:rsid w:val="000413F6"/>
    <w:rsid w:val="00041D08"/>
    <w:rsid w:val="00062470"/>
    <w:rsid w:val="000718B5"/>
    <w:rsid w:val="00096DF2"/>
    <w:rsid w:val="000A64AB"/>
    <w:rsid w:val="000B1358"/>
    <w:rsid w:val="000B1CAD"/>
    <w:rsid w:val="000B2A0F"/>
    <w:rsid w:val="000C47F8"/>
    <w:rsid w:val="000C5568"/>
    <w:rsid w:val="000D71A2"/>
    <w:rsid w:val="000D789D"/>
    <w:rsid w:val="000E1577"/>
    <w:rsid w:val="000F0473"/>
    <w:rsid w:val="001042F8"/>
    <w:rsid w:val="0015431D"/>
    <w:rsid w:val="00176DBA"/>
    <w:rsid w:val="001B276D"/>
    <w:rsid w:val="001C08AD"/>
    <w:rsid w:val="001E6FF5"/>
    <w:rsid w:val="001F20BC"/>
    <w:rsid w:val="00217EE3"/>
    <w:rsid w:val="00236F8F"/>
    <w:rsid w:val="00245CCE"/>
    <w:rsid w:val="00256DA8"/>
    <w:rsid w:val="00274744"/>
    <w:rsid w:val="00274B94"/>
    <w:rsid w:val="00275266"/>
    <w:rsid w:val="00277C8E"/>
    <w:rsid w:val="00291310"/>
    <w:rsid w:val="002915BB"/>
    <w:rsid w:val="002931EF"/>
    <w:rsid w:val="002C51C7"/>
    <w:rsid w:val="002E4E23"/>
    <w:rsid w:val="002F5B7B"/>
    <w:rsid w:val="003067F9"/>
    <w:rsid w:val="0031750C"/>
    <w:rsid w:val="00320055"/>
    <w:rsid w:val="00325B4D"/>
    <w:rsid w:val="00325D75"/>
    <w:rsid w:val="0033458B"/>
    <w:rsid w:val="0035585D"/>
    <w:rsid w:val="00390393"/>
    <w:rsid w:val="003B3F09"/>
    <w:rsid w:val="003D327E"/>
    <w:rsid w:val="004276C6"/>
    <w:rsid w:val="00456A5A"/>
    <w:rsid w:val="004735D4"/>
    <w:rsid w:val="00490F14"/>
    <w:rsid w:val="004A45DE"/>
    <w:rsid w:val="004F7E5C"/>
    <w:rsid w:val="0051454C"/>
    <w:rsid w:val="005209BC"/>
    <w:rsid w:val="00535FB1"/>
    <w:rsid w:val="00536DE3"/>
    <w:rsid w:val="0053796E"/>
    <w:rsid w:val="00540E8A"/>
    <w:rsid w:val="00565570"/>
    <w:rsid w:val="00570D04"/>
    <w:rsid w:val="0058110B"/>
    <w:rsid w:val="00585806"/>
    <w:rsid w:val="00586D8A"/>
    <w:rsid w:val="00596F47"/>
    <w:rsid w:val="005A752B"/>
    <w:rsid w:val="0062576E"/>
    <w:rsid w:val="00650D11"/>
    <w:rsid w:val="0069676B"/>
    <w:rsid w:val="006B06CA"/>
    <w:rsid w:val="006B69E1"/>
    <w:rsid w:val="006E0CDE"/>
    <w:rsid w:val="006E0D1E"/>
    <w:rsid w:val="00736845"/>
    <w:rsid w:val="00780258"/>
    <w:rsid w:val="00790B86"/>
    <w:rsid w:val="007A0DE8"/>
    <w:rsid w:val="007C4AEA"/>
    <w:rsid w:val="007D2AFB"/>
    <w:rsid w:val="007D57BD"/>
    <w:rsid w:val="007F63DB"/>
    <w:rsid w:val="00800240"/>
    <w:rsid w:val="0081004D"/>
    <w:rsid w:val="00832493"/>
    <w:rsid w:val="0085065A"/>
    <w:rsid w:val="008576F8"/>
    <w:rsid w:val="00891357"/>
    <w:rsid w:val="008B1912"/>
    <w:rsid w:val="008D2FB3"/>
    <w:rsid w:val="00954D77"/>
    <w:rsid w:val="009863D8"/>
    <w:rsid w:val="009B6E9E"/>
    <w:rsid w:val="009C31E3"/>
    <w:rsid w:val="009E1E60"/>
    <w:rsid w:val="009E2572"/>
    <w:rsid w:val="009F0D9A"/>
    <w:rsid w:val="00A13113"/>
    <w:rsid w:val="00A20E94"/>
    <w:rsid w:val="00A35607"/>
    <w:rsid w:val="00AA453C"/>
    <w:rsid w:val="00AD213F"/>
    <w:rsid w:val="00AF467A"/>
    <w:rsid w:val="00AF7F61"/>
    <w:rsid w:val="00B02DD6"/>
    <w:rsid w:val="00B343B3"/>
    <w:rsid w:val="00B6099A"/>
    <w:rsid w:val="00B96F66"/>
    <w:rsid w:val="00BA5141"/>
    <w:rsid w:val="00C25D3E"/>
    <w:rsid w:val="00C4678A"/>
    <w:rsid w:val="00C4719E"/>
    <w:rsid w:val="00C6138A"/>
    <w:rsid w:val="00C64E70"/>
    <w:rsid w:val="00C70542"/>
    <w:rsid w:val="00C9278B"/>
    <w:rsid w:val="00CA0486"/>
    <w:rsid w:val="00CA280A"/>
    <w:rsid w:val="00CA6C66"/>
    <w:rsid w:val="00CC26FF"/>
    <w:rsid w:val="00CC409C"/>
    <w:rsid w:val="00CC4B56"/>
    <w:rsid w:val="00CD6345"/>
    <w:rsid w:val="00CE4739"/>
    <w:rsid w:val="00CF2968"/>
    <w:rsid w:val="00D111F9"/>
    <w:rsid w:val="00D13B05"/>
    <w:rsid w:val="00D21A23"/>
    <w:rsid w:val="00D5725B"/>
    <w:rsid w:val="00D80BA2"/>
    <w:rsid w:val="00DA0D24"/>
    <w:rsid w:val="00DB1B4D"/>
    <w:rsid w:val="00DB769D"/>
    <w:rsid w:val="00DD2E70"/>
    <w:rsid w:val="00DD571D"/>
    <w:rsid w:val="00DE7ED1"/>
    <w:rsid w:val="00DF5A56"/>
    <w:rsid w:val="00E445C8"/>
    <w:rsid w:val="00E45A80"/>
    <w:rsid w:val="00E53201"/>
    <w:rsid w:val="00E6650F"/>
    <w:rsid w:val="00E759B8"/>
    <w:rsid w:val="00E91E8F"/>
    <w:rsid w:val="00EB4C0D"/>
    <w:rsid w:val="00EC4A41"/>
    <w:rsid w:val="00EC7E1B"/>
    <w:rsid w:val="00EF6142"/>
    <w:rsid w:val="00F33CD7"/>
    <w:rsid w:val="00F526DC"/>
    <w:rsid w:val="00F6616A"/>
    <w:rsid w:val="00F908A6"/>
    <w:rsid w:val="00F9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EE3"/>
    <w:rPr>
      <w:rFonts w:ascii="Segoe UI" w:eastAsia="Times New Roman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A280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2025-04-30T09:12:00Z</dcterms:created>
  <dcterms:modified xsi:type="dcterms:W3CDTF">2025-04-30T09:12:00Z</dcterms:modified>
</cp:coreProperties>
</file>